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lang w:val="en-GB"/>
        </w:rPr>
      </w:pPr>
      <w:ins w:id="0" w:author="Stephen Blackwell" w:date="2023-05-19T13:07:35Z">
        <w:r>
          <w:rPr>
            <w:b/>
            <w:sz w:val="32"/>
            <w:lang w:val="en-GB"/>
          </w:rPr>
          <w:t xml:space="preserve"> </w:t>
        </w:r>
      </w:ins>
      <w:r>
        <w:rPr>
          <w:b/>
          <w:sz w:val="32"/>
          <w:lang w:val="en-GB"/>
        </w:rPr>
        <w:t>Research project funded by the IVNS</w:t>
      </w:r>
    </w:p>
    <w:p>
      <w:pPr>
        <w:pStyle w:val="Normal"/>
        <w:jc w:val="center"/>
        <w:rPr>
          <w:b/>
          <w:b/>
          <w:sz w:val="32"/>
          <w:lang w:val="en-GB"/>
        </w:rPr>
      </w:pPr>
      <w:r>
        <w:rPr>
          <w:b/>
          <w:sz w:val="32"/>
          <w:lang w:val="en-GB"/>
        </w:rPr>
        <w:t>Activity Report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b/>
          <w:u w:val="single"/>
          <w:lang w:val="en-US"/>
        </w:rPr>
        <w:t>1. Public part of the report</w:t>
      </w:r>
      <w:r>
        <w:rPr>
          <w:lang w:val="en-US"/>
        </w:rPr>
        <w:t xml:space="preserve"> (to be posted on </w:t>
      </w:r>
      <w:r>
        <w:rPr>
          <w:u w:val="single"/>
          <w:lang w:val="en-US"/>
        </w:rPr>
        <w:t>thenabokovian.org</w:t>
      </w:r>
      <w:r>
        <w:rPr>
          <w:lang w:val="en-US"/>
        </w:rPr>
        <w:t>)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Your name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Title of your project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Name of your adviser </w:t>
      </w:r>
      <w:r>
        <w:rPr>
          <w:i/>
          <w:iCs/>
          <w:lang w:val="en-US"/>
        </w:rPr>
        <w:t>(when applicable)</w:t>
      </w:r>
      <w:r>
        <w:rPr>
          <w:lang w:val="en-US"/>
        </w:rPr>
        <w:t>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Type of project (</w:t>
      </w:r>
      <w:r>
        <w:rPr>
          <w:i/>
          <w:iCs/>
          <w:lang w:val="en-US"/>
        </w:rPr>
        <w:t xml:space="preserve">city/institution/locale, </w:t>
      </w:r>
      <w:r>
        <w:rPr>
          <w:i/>
          <w:lang w:val="en-US"/>
        </w:rPr>
        <w:t>date, purpose – 100 words maximum</w:t>
      </w:r>
      <w:r>
        <w:rPr>
          <w:lang w:val="en-US"/>
        </w:rPr>
        <w:t>) :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b/>
          <w:b/>
          <w:lang w:val="en-GB"/>
        </w:rPr>
      </w:pPr>
      <w:r>
        <w:rPr>
          <w:b/>
          <w:u w:val="single"/>
          <w:lang w:val="en-GB"/>
        </w:rPr>
        <w:t xml:space="preserve">2. </w:t>
      </w:r>
      <w:r>
        <w:rPr>
          <w:b/>
          <w:u w:val="single"/>
          <w:lang w:val="en-US"/>
        </w:rPr>
        <w:t>Non-public part of the report</w:t>
      </w:r>
      <w:r>
        <w:rPr>
          <w:b/>
          <w:lang w:val="en-US"/>
        </w:rPr>
        <w:t xml:space="preserve"> (</w:t>
      </w:r>
      <w:r>
        <w:rPr>
          <w:b/>
          <w:i/>
          <w:lang w:val="en-US"/>
        </w:rPr>
        <w:t>for the IVNS Board of Directors only</w:t>
      </w:r>
      <w:r>
        <w:rPr>
          <w:b/>
          <w:lang w:val="en-US"/>
        </w:rPr>
        <w:t>)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p>
      <w:pPr>
        <w:pStyle w:val="Normal"/>
        <w:rPr>
          <w:lang w:val="en-US"/>
        </w:rPr>
      </w:pPr>
      <w:r>
        <w:rPr>
          <w:lang w:val="en-US"/>
        </w:rPr>
        <w:t>Please provide a one-page report of the research activities and explain how they have helped the advancement of your wider research project.</w:t>
      </w:r>
    </w:p>
    <w:p>
      <w:pPr>
        <w:pStyle w:val="Normal"/>
        <w:rPr>
          <w:lang w:val="en-GB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trackRevisions/>
  <w:embedSystemFonts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b700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mbria" w:cs="" w:cstheme="minorBidi" w:eastAsiaTheme="minorHAnsi"/>
      <w:color w:val="auto"/>
      <w:kern w:val="0"/>
      <w:sz w:val="24"/>
      <w:szCs w:val="24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TextChar" w:customStyle="1">
    <w:name w:val="Footnote Text Char"/>
    <w:basedOn w:val="DefaultParagraphFont"/>
    <w:link w:val="Footnote"/>
    <w:uiPriority w:val="99"/>
    <w:semiHidden/>
    <w:qFormat/>
    <w:rsid w:val="009e4f6a"/>
    <w:rPr>
      <w:rFonts w:ascii="Times New Roman" w:hAnsi="Times New Roman"/>
      <w:sz w:val="20"/>
    </w:rPr>
  </w:style>
  <w:style w:type="character" w:styleId="LineNumbering">
    <w:name w:val="Line Numbering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Footnote">
    <w:name w:val="Footnote Text"/>
    <w:basedOn w:val="Normal"/>
    <w:link w:val="FootnoteTextChar"/>
    <w:autoRedefine/>
    <w:uiPriority w:val="99"/>
    <w:semiHidden/>
    <w:unhideWhenUsed/>
    <w:rsid w:val="009e4f6a"/>
    <w:pPr/>
    <w:rPr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Application>LibreOffice/7.0.6.2$Windows_X86_64 LibreOffice_project/144abb84a525d8e30c9dbbefa69cbbf2d8d4ae3b</Application>
  <AppVersion>15.0000</AppVersion>
  <Pages>1</Pages>
  <Words>79</Words>
  <Characters>406</Characters>
  <CharactersWithSpaces>478</CharactersWithSpaces>
  <Paragraphs>9</Paragraphs>
  <Company>Université Paris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2016-11-18T16:19:00Z</dcterms:created>
  <dc:creator>Rémy Bethmont</dc:creator>
  <dc:description/>
  <dc:language>en-US</dc:language>
  <cp:lastModifiedBy>Stephen Blackwell</cp:lastModifiedBy>
  <dcterms:modified xsi:type="dcterms:W3CDTF">2023-05-19T13:07:36Z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